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FB8" w:rsidRDefault="00794FB8" w:rsidP="003B42ED">
      <w:pPr>
        <w:spacing w:after="0" w:line="240" w:lineRule="auto"/>
        <w:rPr>
          <w:ins w:id="0" w:author="Gentry" w:date="2014-05-08T02:04:00Z"/>
          <w:rStyle w:val="Emphasis"/>
          <w:rFonts w:ascii="Helvetica" w:hAnsi="Helvetica" w:cs="Helvetica"/>
          <w:b/>
          <w:bCs/>
          <w:sz w:val="20"/>
          <w:szCs w:val="20"/>
        </w:rPr>
      </w:pPr>
      <w:ins w:id="1" w:author="Gentry" w:date="2014-05-08T02:04:00Z">
        <w:r>
          <w:rPr>
            <w:rStyle w:val="CommentReference"/>
          </w:rPr>
          <w:commentReference w:id="2"/>
        </w:r>
      </w:ins>
    </w:p>
    <w:p w:rsidR="00926851" w:rsidRPr="002D23E4" w:rsidRDefault="00E4464E" w:rsidP="003B42ED">
      <w:pPr>
        <w:spacing w:after="0" w:line="240" w:lineRule="auto"/>
        <w:rPr>
          <w:rStyle w:val="Emphasis"/>
          <w:rFonts w:ascii="Helvetica" w:hAnsi="Helvetica" w:cs="Helvetica"/>
          <w:b/>
          <w:bCs/>
          <w:sz w:val="20"/>
          <w:szCs w:val="20"/>
        </w:rPr>
      </w:pPr>
      <w:r>
        <w:rPr>
          <w:rStyle w:val="Emphasis"/>
          <w:rFonts w:ascii="Helvetica" w:hAnsi="Helvetica" w:cs="Helvetica"/>
          <w:b/>
          <w:bCs/>
          <w:sz w:val="20"/>
          <w:szCs w:val="20"/>
        </w:rPr>
        <w:t>M</w:t>
      </w:r>
      <w:r w:rsidR="00926851" w:rsidRPr="002D23E4">
        <w:rPr>
          <w:rStyle w:val="Emphasis"/>
          <w:rFonts w:ascii="Helvetica" w:hAnsi="Helvetica" w:cs="Helvetica"/>
          <w:b/>
          <w:bCs/>
          <w:sz w:val="20"/>
          <w:szCs w:val="20"/>
        </w:rPr>
        <w:t>ovement...our most powerful source of communication  </w:t>
      </w:r>
    </w:p>
    <w:p w:rsidR="003B42ED" w:rsidRPr="002D23E4" w:rsidRDefault="003B42ED" w:rsidP="003B42ED">
      <w:pPr>
        <w:spacing w:after="0" w:line="240" w:lineRule="auto"/>
        <w:rPr>
          <w:rFonts w:ascii="Helvetica" w:hAnsi="Helvetica" w:cs="Helvetica"/>
          <w:sz w:val="20"/>
          <w:szCs w:val="20"/>
        </w:rPr>
      </w:pPr>
    </w:p>
    <w:p w:rsidR="003B42ED" w:rsidRPr="002D23E4" w:rsidRDefault="00E4464E" w:rsidP="003B42ED">
      <w:pPr>
        <w:spacing w:after="0" w:line="240" w:lineRule="auto"/>
        <w:rPr>
          <w:rStyle w:val="Emphasis"/>
          <w:rFonts w:ascii="Helvetica" w:hAnsi="Helvetica" w:cs="Helvetica"/>
          <w:b/>
          <w:bCs/>
          <w:sz w:val="20"/>
          <w:szCs w:val="20"/>
        </w:rPr>
      </w:pPr>
      <w:ins w:id="3" w:author="Gentry" w:date="2014-05-08T00:29:00Z">
        <w:r>
          <w:rPr>
            <w:rStyle w:val="Emphasis"/>
            <w:rFonts w:ascii="Helvetica" w:hAnsi="Helvetica" w:cs="Helvetica"/>
            <w:b/>
            <w:bCs/>
            <w:sz w:val="20"/>
            <w:szCs w:val="20"/>
          </w:rPr>
          <w:t>C</w:t>
        </w:r>
      </w:ins>
      <w:del w:id="4" w:author="Gentry" w:date="2014-05-08T00:29:00Z">
        <w:r w:rsidR="003B42ED" w:rsidRPr="002D23E4" w:rsidDel="00E4464E">
          <w:rPr>
            <w:rStyle w:val="Emphasis"/>
            <w:rFonts w:ascii="Helvetica" w:hAnsi="Helvetica" w:cs="Helvetica"/>
            <w:b/>
            <w:bCs/>
            <w:sz w:val="20"/>
            <w:szCs w:val="20"/>
          </w:rPr>
          <w:delText>c</w:delText>
        </w:r>
      </w:del>
      <w:r w:rsidR="003B42ED" w:rsidRPr="002D23E4">
        <w:rPr>
          <w:rStyle w:val="Emphasis"/>
          <w:rFonts w:ascii="Helvetica" w:hAnsi="Helvetica" w:cs="Helvetica"/>
          <w:b/>
          <w:bCs/>
          <w:sz w:val="20"/>
          <w:szCs w:val="20"/>
        </w:rPr>
        <w:t>onnect through the power of movement and mindfulness</w:t>
      </w:r>
    </w:p>
    <w:p w:rsidR="00716FEB" w:rsidRPr="002D23E4" w:rsidRDefault="00716FEB">
      <w:pPr>
        <w:rPr>
          <w:rFonts w:ascii="Helvetica" w:hAnsi="Helvetica" w:cs="Helvetica"/>
          <w:sz w:val="20"/>
          <w:szCs w:val="20"/>
        </w:rPr>
      </w:pPr>
    </w:p>
    <w:p w:rsidR="00926851" w:rsidRPr="002D23E4" w:rsidDel="00E4464E" w:rsidRDefault="00E4464E">
      <w:pPr>
        <w:rPr>
          <w:del w:id="5" w:author="Gentry" w:date="2014-05-08T00:29:00Z"/>
          <w:rFonts w:ascii="Helvetica" w:hAnsi="Helvetica" w:cs="Helvetica"/>
          <w:sz w:val="20"/>
          <w:szCs w:val="20"/>
        </w:rPr>
      </w:pPr>
      <w:ins w:id="6" w:author="Gentry" w:date="2014-05-08T00:29:00Z">
        <w:r w:rsidRPr="002D23E4" w:rsidDel="00E4464E">
          <w:rPr>
            <w:rFonts w:ascii="Helvetica" w:hAnsi="Helvetica" w:cs="Helvetica"/>
            <w:sz w:val="20"/>
            <w:szCs w:val="20"/>
            <w:u w:val="single"/>
          </w:rPr>
          <w:t xml:space="preserve"> </w:t>
        </w:r>
      </w:ins>
      <w:del w:id="7" w:author="Gentry" w:date="2014-05-08T00:29:00Z">
        <w:r w:rsidR="00926851" w:rsidRPr="002D23E4" w:rsidDel="00E4464E">
          <w:rPr>
            <w:rFonts w:ascii="Helvetica" w:hAnsi="Helvetica" w:cs="Helvetica"/>
            <w:sz w:val="20"/>
            <w:szCs w:val="20"/>
            <w:u w:val="single"/>
          </w:rPr>
          <w:delText>Quote</w:delText>
        </w:r>
        <w:r w:rsidR="00926851" w:rsidRPr="002D23E4" w:rsidDel="00E4464E">
          <w:rPr>
            <w:rFonts w:ascii="Helvetica" w:hAnsi="Helvetica" w:cs="Helvetica"/>
            <w:sz w:val="20"/>
            <w:szCs w:val="20"/>
          </w:rPr>
          <w:delText xml:space="preserve"> from Candy: </w:delText>
        </w:r>
      </w:del>
    </w:p>
    <w:p w:rsidR="00926851" w:rsidRPr="002D23E4" w:rsidRDefault="00926851">
      <w:pPr>
        <w:rPr>
          <w:rFonts w:ascii="Helvetica" w:hAnsi="Helvetica" w:cs="Helvetica"/>
          <w:sz w:val="20"/>
          <w:szCs w:val="20"/>
        </w:rPr>
      </w:pPr>
      <w:r w:rsidRPr="002D23E4">
        <w:rPr>
          <w:rFonts w:ascii="Helvetica" w:hAnsi="Helvetica" w:cs="Helvetica"/>
          <w:sz w:val="20"/>
          <w:szCs w:val="20"/>
        </w:rPr>
        <w:t>“I bring to my work an understanding of the importance of motor/movement development and how it invites us in to better understand the inner world of our children and of ourselves.  </w:t>
      </w:r>
      <w:del w:id="8" w:author="Gentry" w:date="2014-05-08T00:30:00Z">
        <w:r w:rsidRPr="002D23E4" w:rsidDel="00E4464E">
          <w:rPr>
            <w:rFonts w:ascii="Helvetica" w:hAnsi="Helvetica" w:cs="Helvetica"/>
            <w:sz w:val="20"/>
            <w:szCs w:val="20"/>
          </w:rPr>
          <w:delText>I believe that each of us has the potential within ourselves to find the best of who we are.</w:delText>
        </w:r>
      </w:del>
      <w:r w:rsidRPr="002D23E4">
        <w:rPr>
          <w:rFonts w:ascii="Helvetica" w:hAnsi="Helvetica" w:cs="Helvetica"/>
          <w:sz w:val="20"/>
          <w:szCs w:val="20"/>
        </w:rPr>
        <w:t xml:space="preserve">  </w:t>
      </w:r>
      <w:ins w:id="9" w:author="Gentry" w:date="2014-05-08T00:30:00Z">
        <w:r w:rsidR="00E4464E">
          <w:rPr>
            <w:rFonts w:ascii="Helvetica" w:hAnsi="Helvetica" w:cs="Helvetica"/>
            <w:sz w:val="20"/>
            <w:szCs w:val="20"/>
          </w:rPr>
          <w:t>E</w:t>
        </w:r>
        <w:r w:rsidR="00E4464E" w:rsidRPr="002D23E4">
          <w:rPr>
            <w:rFonts w:ascii="Helvetica" w:hAnsi="Helvetica" w:cs="Helvetica"/>
            <w:sz w:val="20"/>
            <w:szCs w:val="20"/>
          </w:rPr>
          <w:t xml:space="preserve">ach of us has the potential within ourselves to find the best of who we are. </w:t>
        </w:r>
        <w:r w:rsidR="00E4464E" w:rsidRPr="003F3915">
          <w:rPr>
            <w:rFonts w:ascii="Helvetica" w:hAnsi="Helvetica" w:cs="Helvetica"/>
            <w:sz w:val="20"/>
            <w:szCs w:val="20"/>
          </w:rPr>
          <w:t xml:space="preserve">I believe that it is through the ability to be present with ourselves and others that allows us to live our best and most authentic life.  As we connect with ourselves and live in this genuine way, we allow others to do the same. </w:t>
        </w:r>
        <w:r w:rsidR="00E4464E" w:rsidRPr="002D23E4">
          <w:rPr>
            <w:rFonts w:ascii="Helvetica" w:hAnsi="Helvetica" w:cs="Helvetica"/>
            <w:sz w:val="20"/>
            <w:szCs w:val="20"/>
          </w:rPr>
          <w:t> </w:t>
        </w:r>
      </w:ins>
      <w:r w:rsidRPr="002D23E4">
        <w:rPr>
          <w:rFonts w:ascii="Helvetica" w:hAnsi="Helvetica" w:cs="Helvetica"/>
          <w:sz w:val="20"/>
          <w:szCs w:val="20"/>
        </w:rPr>
        <w:t>I feel privileged to create a space where this process can flourish.”</w:t>
      </w:r>
    </w:p>
    <w:p w:rsidR="009E4474" w:rsidRPr="002D23E4" w:rsidDel="00E4464E" w:rsidRDefault="009E4474" w:rsidP="003B42ED">
      <w:pPr>
        <w:rPr>
          <w:del w:id="10" w:author="Gentry" w:date="2014-05-08T00:31:00Z"/>
          <w:rFonts w:ascii="Helvetica" w:hAnsi="Helvetica" w:cs="Helvetica"/>
          <w:sz w:val="20"/>
          <w:szCs w:val="20"/>
          <w:lang w:val="en"/>
        </w:rPr>
      </w:pPr>
    </w:p>
    <w:p w:rsidR="009E4474" w:rsidDel="00B975DC" w:rsidRDefault="00E4464E" w:rsidP="00E4464E">
      <w:pPr>
        <w:rPr>
          <w:del w:id="11" w:author="Gentry" w:date="2014-05-08T00:33:00Z"/>
          <w:rStyle w:val="Strong"/>
          <w:rFonts w:ascii="Helvetica" w:hAnsi="Helvetica" w:cs="Arial"/>
          <w:sz w:val="30"/>
          <w:szCs w:val="30"/>
          <w:u w:val="single"/>
        </w:rPr>
      </w:pPr>
      <w:ins w:id="12" w:author="Gentry" w:date="2014-05-08T00:33:00Z">
        <w:r w:rsidRPr="00B975DC">
          <w:rPr>
            <w:rFonts w:ascii="Helvetica" w:hAnsi="Helvetica" w:cs="Helvetica"/>
            <w:b/>
            <w:sz w:val="36"/>
            <w:szCs w:val="36"/>
            <w:u w:val="single"/>
          </w:rPr>
          <w:t>Wellness Classes</w:t>
        </w:r>
        <w:r>
          <w:rPr>
            <w:rFonts w:ascii="Helvetica" w:hAnsi="Helvetica" w:cs="Helvetica"/>
            <w:b/>
            <w:sz w:val="28"/>
            <w:szCs w:val="28"/>
            <w:u w:val="single"/>
          </w:rPr>
          <w:t xml:space="preserve">  </w:t>
        </w:r>
      </w:ins>
      <w:del w:id="13" w:author="Gentry" w:date="2014-05-08T00:33:00Z">
        <w:r w:rsidR="009E4474" w:rsidRPr="00B87793" w:rsidDel="00E4464E">
          <w:rPr>
            <w:rStyle w:val="Strong"/>
            <w:rFonts w:ascii="Helvetica" w:hAnsi="Helvetica" w:cs="Arial"/>
            <w:sz w:val="30"/>
            <w:szCs w:val="30"/>
            <w:u w:val="single"/>
          </w:rPr>
          <w:delText>Children’s Classes</w:delText>
        </w:r>
      </w:del>
    </w:p>
    <w:p w:rsidR="00B975DC" w:rsidRPr="005345E9" w:rsidRDefault="00B975DC" w:rsidP="00B975DC">
      <w:pPr>
        <w:rPr>
          <w:ins w:id="14" w:author="Gentry" w:date="2014-05-08T00:41:00Z"/>
          <w:rStyle w:val="Strong"/>
          <w:rFonts w:ascii="Helvetica" w:hAnsi="Helvetica" w:cs="Helvetica"/>
          <w:b w:val="0"/>
          <w:bCs w:val="0"/>
          <w:sz w:val="20"/>
          <w:szCs w:val="20"/>
          <w:lang w:val="en"/>
        </w:rPr>
      </w:pPr>
      <w:ins w:id="15" w:author="Gentry" w:date="2014-05-08T00:41:00Z">
        <w:r w:rsidRPr="002D23E4">
          <w:rPr>
            <w:rFonts w:ascii="Helvetica" w:hAnsi="Helvetica" w:cs="Helvetica"/>
            <w:sz w:val="20"/>
            <w:szCs w:val="20"/>
            <w:lang w:val="en"/>
          </w:rPr>
          <w:t>We offer dance and yoga classes that emphasize developmentally appropriate movement that celebrates creativity, social interaction, and the joy of self-expression.</w:t>
        </w:r>
      </w:ins>
    </w:p>
    <w:p w:rsidR="002D23E4" w:rsidRPr="002D23E4" w:rsidDel="00B975DC" w:rsidRDefault="002D23E4" w:rsidP="002D23E4">
      <w:pPr>
        <w:spacing w:after="0" w:line="240" w:lineRule="auto"/>
        <w:rPr>
          <w:rFonts w:ascii="Helvetica" w:hAnsi="Helvetica" w:cs="Helvetica"/>
          <w:sz w:val="20"/>
          <w:szCs w:val="20"/>
          <w:lang w:val="en"/>
        </w:rPr>
      </w:pPr>
      <w:moveFromRangeStart w:id="16" w:author="Gentry" w:date="2014-05-08T00:41:00Z" w:name="move387273022"/>
      <w:moveFrom w:id="17" w:author="Gentry" w:date="2014-05-08T00:41:00Z">
        <w:r w:rsidRPr="002D23E4" w:rsidDel="00B975DC">
          <w:rPr>
            <w:rFonts w:ascii="Helvetica" w:hAnsi="Helvetica" w:cs="Helvetica"/>
            <w:sz w:val="20"/>
            <w:szCs w:val="20"/>
            <w:lang w:val="en"/>
          </w:rPr>
          <w:t xml:space="preserve">Visit </w:t>
        </w:r>
        <w:r w:rsidR="00794FB8" w:rsidDel="00B975DC">
          <w:fldChar w:fldCharType="begin"/>
        </w:r>
        <w:r w:rsidR="00794FB8" w:rsidDel="00B975DC">
          <w:instrText xml:space="preserve"> HYPERLINK "http://www.creat</w:instrText>
        </w:r>
        <w:r w:rsidR="00794FB8" w:rsidDel="00B975DC">
          <w:instrText xml:space="preserve">ivewellnessandmindfullness.com" </w:instrText>
        </w:r>
        <w:r w:rsidR="00794FB8" w:rsidDel="00B975DC">
          <w:fldChar w:fldCharType="separate"/>
        </w:r>
        <w:r w:rsidRPr="002D23E4" w:rsidDel="00B975DC">
          <w:rPr>
            <w:rStyle w:val="Hyperlink"/>
            <w:rFonts w:ascii="Helvetica" w:hAnsi="Helvetica" w:cs="Helvetica"/>
            <w:color w:val="auto"/>
            <w:sz w:val="20"/>
            <w:szCs w:val="20"/>
            <w:lang w:val="en"/>
          </w:rPr>
          <w:t>www.creativewellnessandmindfullness.com</w:t>
        </w:r>
        <w:r w:rsidR="00794FB8" w:rsidDel="00B975DC">
          <w:rPr>
            <w:rStyle w:val="Hyperlink"/>
            <w:rFonts w:ascii="Helvetica" w:hAnsi="Helvetica" w:cs="Helvetica"/>
            <w:color w:val="auto"/>
            <w:sz w:val="20"/>
            <w:szCs w:val="20"/>
            <w:lang w:val="en"/>
          </w:rPr>
          <w:fldChar w:fldCharType="end"/>
        </w:r>
        <w:r w:rsidRPr="002D23E4" w:rsidDel="00B975DC">
          <w:rPr>
            <w:rFonts w:ascii="Helvetica" w:hAnsi="Helvetica" w:cs="Helvetica"/>
            <w:sz w:val="20"/>
            <w:szCs w:val="20"/>
            <w:lang w:val="en"/>
          </w:rPr>
          <w:t xml:space="preserve"> for full class descriptions, schedules and rates.</w:t>
        </w:r>
      </w:moveFrom>
    </w:p>
    <w:moveFromRangeEnd w:id="16"/>
    <w:p w:rsidR="002D23E4" w:rsidRPr="002D23E4" w:rsidRDefault="002D23E4" w:rsidP="002D23E4">
      <w:pPr>
        <w:spacing w:after="0" w:line="240" w:lineRule="auto"/>
        <w:rPr>
          <w:rFonts w:ascii="Helvetica" w:hAnsi="Helvetica" w:cs="Helvetica"/>
          <w:sz w:val="20"/>
          <w:szCs w:val="20"/>
          <w:lang w:val="en"/>
        </w:rPr>
      </w:pPr>
      <w:r w:rsidRPr="002D23E4">
        <w:rPr>
          <w:rFonts w:ascii="Helvetica" w:hAnsi="Helvetica" w:cs="Helvetica"/>
          <w:sz w:val="20"/>
          <w:szCs w:val="20"/>
          <w:lang w:val="en"/>
        </w:rPr>
        <w:t>Itsy-Bitsy Yoga (3 weeks – 4 years)</w:t>
      </w:r>
    </w:p>
    <w:p w:rsidR="009E4474" w:rsidRPr="002D23E4" w:rsidRDefault="009E4474" w:rsidP="002D23E4">
      <w:pPr>
        <w:spacing w:after="0" w:line="240" w:lineRule="auto"/>
        <w:rPr>
          <w:rFonts w:ascii="Helvetica" w:hAnsi="Helvetica" w:cs="Arial"/>
          <w:sz w:val="20"/>
          <w:szCs w:val="20"/>
        </w:rPr>
      </w:pPr>
      <w:r w:rsidRPr="002D23E4">
        <w:rPr>
          <w:rFonts w:ascii="Helvetica" w:hAnsi="Helvetica" w:cs="Arial"/>
          <w:sz w:val="20"/>
          <w:szCs w:val="20"/>
        </w:rPr>
        <w:t>Dance Discovery (ages 3-5)</w:t>
      </w:r>
    </w:p>
    <w:p w:rsidR="009E4474" w:rsidRDefault="009E4474" w:rsidP="002D23E4">
      <w:pPr>
        <w:spacing w:after="0" w:line="240" w:lineRule="auto"/>
        <w:rPr>
          <w:ins w:id="18" w:author="Gentry" w:date="2014-05-08T00:41:00Z"/>
          <w:rFonts w:ascii="Helvetica" w:hAnsi="Helvetica" w:cs="Helvetica"/>
          <w:sz w:val="20"/>
          <w:szCs w:val="20"/>
          <w:lang w:val="en"/>
        </w:rPr>
      </w:pPr>
      <w:r w:rsidRPr="002D23E4">
        <w:rPr>
          <w:rFonts w:ascii="Helvetica" w:hAnsi="Helvetica" w:cs="Helvetica"/>
          <w:sz w:val="20"/>
          <w:szCs w:val="20"/>
          <w:lang w:val="en"/>
        </w:rPr>
        <w:t>Dance with ME!</w:t>
      </w:r>
      <w:r w:rsidR="002D23E4" w:rsidRPr="002D23E4">
        <w:rPr>
          <w:rFonts w:ascii="Helvetica" w:hAnsi="Helvetica" w:cs="Helvetica"/>
          <w:sz w:val="20"/>
          <w:szCs w:val="20"/>
          <w:lang w:val="en"/>
        </w:rPr>
        <w:t xml:space="preserve"> (</w:t>
      </w:r>
      <w:proofErr w:type="gramStart"/>
      <w:r w:rsidR="002D23E4" w:rsidRPr="002D23E4">
        <w:rPr>
          <w:rFonts w:ascii="Helvetica" w:hAnsi="Helvetica" w:cs="Helvetica"/>
          <w:sz w:val="20"/>
          <w:szCs w:val="20"/>
          <w:lang w:val="en"/>
        </w:rPr>
        <w:t>ages</w:t>
      </w:r>
      <w:proofErr w:type="gramEnd"/>
      <w:r w:rsidR="002D23E4" w:rsidRPr="002D23E4">
        <w:rPr>
          <w:rFonts w:ascii="Helvetica" w:hAnsi="Helvetica" w:cs="Helvetica"/>
          <w:sz w:val="20"/>
          <w:szCs w:val="20"/>
          <w:lang w:val="en"/>
        </w:rPr>
        <w:t xml:space="preserve"> 1-3)</w:t>
      </w:r>
    </w:p>
    <w:p w:rsidR="00B975DC" w:rsidRPr="002D23E4" w:rsidRDefault="00B975DC" w:rsidP="00B975DC">
      <w:pPr>
        <w:spacing w:after="0" w:line="240" w:lineRule="auto"/>
        <w:rPr>
          <w:rFonts w:ascii="Helvetica" w:hAnsi="Helvetica" w:cs="Helvetica"/>
          <w:sz w:val="20"/>
          <w:szCs w:val="20"/>
          <w:lang w:val="en"/>
        </w:rPr>
      </w:pPr>
      <w:moveToRangeStart w:id="19" w:author="Gentry" w:date="2014-05-08T00:41:00Z" w:name="move387273022"/>
      <w:commentRangeStart w:id="20"/>
      <w:moveTo w:id="21" w:author="Gentry" w:date="2014-05-08T00:41:00Z">
        <w:r w:rsidRPr="002D23E4">
          <w:rPr>
            <w:rFonts w:ascii="Helvetica" w:hAnsi="Helvetica" w:cs="Helvetica"/>
            <w:sz w:val="20"/>
            <w:szCs w:val="20"/>
            <w:lang w:val="en"/>
          </w:rPr>
          <w:t>Visit</w:t>
        </w:r>
        <w:commentRangeEnd w:id="20"/>
        <w:r>
          <w:rPr>
            <w:rStyle w:val="CommentReference"/>
          </w:rPr>
          <w:commentReference w:id="20"/>
        </w:r>
        <w:r w:rsidRPr="002D23E4">
          <w:rPr>
            <w:rFonts w:ascii="Helvetica" w:hAnsi="Helvetica" w:cs="Helvetica"/>
            <w:sz w:val="20"/>
            <w:szCs w:val="20"/>
            <w:lang w:val="en"/>
          </w:rPr>
          <w:t xml:space="preserve"> </w:t>
        </w:r>
        <w:r>
          <w:fldChar w:fldCharType="begin"/>
        </w:r>
        <w:r>
          <w:instrText xml:space="preserve"> HYPERLINK "http://www.creativewellnessandmindfullness.com" </w:instrText>
        </w:r>
        <w:r>
          <w:fldChar w:fldCharType="separate"/>
        </w:r>
        <w:r w:rsidRPr="002D23E4">
          <w:rPr>
            <w:rStyle w:val="Hyperlink"/>
            <w:rFonts w:ascii="Helvetica" w:hAnsi="Helvetica" w:cs="Helvetica"/>
            <w:color w:val="auto"/>
            <w:sz w:val="20"/>
            <w:szCs w:val="20"/>
            <w:lang w:val="en"/>
          </w:rPr>
          <w:t>www.creativewellnessandmindfullness.com</w:t>
        </w:r>
        <w:r>
          <w:rPr>
            <w:rStyle w:val="Hyperlink"/>
            <w:rFonts w:ascii="Helvetica" w:hAnsi="Helvetica" w:cs="Helvetica"/>
            <w:color w:val="auto"/>
            <w:sz w:val="20"/>
            <w:szCs w:val="20"/>
            <w:lang w:val="en"/>
          </w:rPr>
          <w:fldChar w:fldCharType="end"/>
        </w:r>
        <w:r w:rsidRPr="002D23E4">
          <w:rPr>
            <w:rFonts w:ascii="Helvetica" w:hAnsi="Helvetica" w:cs="Helvetica"/>
            <w:sz w:val="20"/>
            <w:szCs w:val="20"/>
            <w:lang w:val="en"/>
          </w:rPr>
          <w:t xml:space="preserve"> for full class descriptions, schedules and rates.</w:t>
        </w:r>
      </w:moveTo>
    </w:p>
    <w:moveToRangeEnd w:id="19"/>
    <w:p w:rsidR="00B975DC" w:rsidRPr="002D23E4" w:rsidRDefault="00B975DC" w:rsidP="002D23E4">
      <w:pPr>
        <w:spacing w:after="0" w:line="240" w:lineRule="auto"/>
        <w:rPr>
          <w:rFonts w:ascii="Helvetica" w:hAnsi="Helvetica" w:cs="Helvetica"/>
          <w:sz w:val="20"/>
          <w:szCs w:val="20"/>
          <w:lang w:val="en"/>
        </w:rPr>
      </w:pPr>
    </w:p>
    <w:p w:rsidR="002D23E4" w:rsidRPr="002D23E4" w:rsidRDefault="002D23E4">
      <w:pPr>
        <w:rPr>
          <w:rStyle w:val="Strong"/>
          <w:rFonts w:ascii="Helvetica" w:hAnsi="Helvetica" w:cs="Arial"/>
        </w:rPr>
      </w:pPr>
    </w:p>
    <w:p w:rsidR="00B975DC" w:rsidRPr="00B975DC" w:rsidRDefault="00B975DC" w:rsidP="00B975DC">
      <w:pPr>
        <w:spacing w:after="0" w:line="240" w:lineRule="auto"/>
        <w:rPr>
          <w:ins w:id="22" w:author="Gentry" w:date="2014-05-08T00:43:00Z"/>
          <w:rFonts w:ascii="Helvetica" w:eastAsia="Times New Roman" w:hAnsi="Helvetica" w:cs="Arial"/>
          <w:b/>
          <w:sz w:val="36"/>
          <w:szCs w:val="36"/>
          <w:u w:val="single"/>
        </w:rPr>
      </w:pPr>
      <w:commentRangeStart w:id="23"/>
      <w:ins w:id="24" w:author="Gentry" w:date="2014-05-08T00:43:00Z">
        <w:r w:rsidRPr="00B975DC">
          <w:rPr>
            <w:rFonts w:ascii="Helvetica" w:eastAsia="Times New Roman" w:hAnsi="Helvetica" w:cs="Arial"/>
            <w:b/>
            <w:sz w:val="36"/>
            <w:szCs w:val="36"/>
            <w:u w:val="single"/>
          </w:rPr>
          <w:t>Mindfulness Practices for…</w:t>
        </w:r>
        <w:r w:rsidRPr="00B975DC">
          <w:rPr>
            <w:rFonts w:ascii="Helvetica" w:eastAsia="Times New Roman" w:hAnsi="Helvetica" w:cs="Arial"/>
            <w:b/>
            <w:sz w:val="36"/>
            <w:szCs w:val="36"/>
            <w:u w:val="single"/>
          </w:rPr>
          <w:t xml:space="preserve">  </w:t>
        </w:r>
      </w:ins>
      <w:commentRangeEnd w:id="23"/>
      <w:ins w:id="25" w:author="Gentry" w:date="2014-05-08T00:50:00Z">
        <w:r w:rsidR="00802A0C">
          <w:rPr>
            <w:rStyle w:val="CommentReference"/>
          </w:rPr>
          <w:commentReference w:id="23"/>
        </w:r>
      </w:ins>
    </w:p>
    <w:p w:rsidR="00B975DC" w:rsidRDefault="00B975DC" w:rsidP="00B975DC">
      <w:pPr>
        <w:spacing w:after="0" w:line="240" w:lineRule="auto"/>
        <w:rPr>
          <w:ins w:id="26" w:author="Gentry" w:date="2014-05-08T00:43:00Z"/>
          <w:rFonts w:ascii="Helvetica" w:eastAsia="Times New Roman" w:hAnsi="Helvetica" w:cs="Arial"/>
          <w:b/>
          <w:sz w:val="28"/>
          <w:szCs w:val="28"/>
          <w:u w:val="single"/>
        </w:rPr>
      </w:pPr>
    </w:p>
    <w:p w:rsidR="002D151F" w:rsidDel="00B975DC" w:rsidRDefault="00B975DC" w:rsidP="00B975DC">
      <w:pPr>
        <w:spacing w:after="0" w:line="240" w:lineRule="auto"/>
        <w:rPr>
          <w:del w:id="27" w:author="Gentry" w:date="2014-05-08T00:45:00Z"/>
          <w:rFonts w:ascii="Helvetica" w:hAnsi="Helvetica" w:cs="Arial"/>
          <w:sz w:val="20"/>
          <w:szCs w:val="20"/>
        </w:rPr>
      </w:pPr>
      <w:ins w:id="28" w:author="Gentry" w:date="2014-05-08T00:43:00Z">
        <w:r>
          <w:rPr>
            <w:rStyle w:val="Strong"/>
            <w:rFonts w:ascii="Helvetica" w:hAnsi="Helvetica" w:cs="Arial"/>
            <w:sz w:val="30"/>
            <w:szCs w:val="30"/>
            <w:u w:val="single"/>
          </w:rPr>
          <w:t>Parents and Family</w:t>
        </w:r>
        <w:r w:rsidRPr="00B87793" w:rsidDel="00B975DC">
          <w:rPr>
            <w:rStyle w:val="Strong"/>
            <w:rFonts w:ascii="Helvetica" w:hAnsi="Helvetica" w:cs="Arial"/>
            <w:sz w:val="30"/>
            <w:szCs w:val="30"/>
            <w:u w:val="single"/>
          </w:rPr>
          <w:t xml:space="preserve"> </w:t>
        </w:r>
      </w:ins>
      <w:del w:id="29" w:author="Gentry" w:date="2014-05-08T00:43:00Z">
        <w:r w:rsidR="00046D26" w:rsidRPr="00B87793" w:rsidDel="00B975DC">
          <w:rPr>
            <w:rStyle w:val="Strong"/>
            <w:rFonts w:ascii="Helvetica" w:hAnsi="Helvetica" w:cs="Arial"/>
            <w:sz w:val="30"/>
            <w:szCs w:val="30"/>
            <w:u w:val="single"/>
          </w:rPr>
          <w:delText>Parent and Family Resources</w:delText>
        </w:r>
      </w:del>
      <w:r w:rsidR="00046D26" w:rsidRPr="002D23E4">
        <w:rPr>
          <w:rFonts w:ascii="Helvetica" w:hAnsi="Helvetica" w:cs="Arial"/>
          <w:sz w:val="20"/>
          <w:szCs w:val="20"/>
        </w:rPr>
        <w:br/>
      </w:r>
      <w:r w:rsidR="00046D26" w:rsidRPr="002D23E4">
        <w:rPr>
          <w:rStyle w:val="Strong"/>
          <w:rFonts w:ascii="Helvetica" w:hAnsi="Helvetica" w:cs="Arial"/>
          <w:i/>
          <w:sz w:val="20"/>
          <w:szCs w:val="20"/>
        </w:rPr>
        <w:t>Continuing Education for the Most Important Job in Your Life!</w:t>
      </w:r>
    </w:p>
    <w:p w:rsidR="002D23E4" w:rsidRDefault="00B975DC" w:rsidP="002D23E4">
      <w:pPr>
        <w:spacing w:after="0" w:line="240" w:lineRule="auto"/>
        <w:rPr>
          <w:rStyle w:val="Strong"/>
          <w:rFonts w:ascii="Helvetica" w:hAnsi="Helvetica" w:cs="Arial"/>
          <w:sz w:val="20"/>
          <w:szCs w:val="20"/>
        </w:rPr>
      </w:pPr>
      <w:ins w:id="30" w:author="Gentry" w:date="2014-05-08T00:44:00Z">
        <w:r w:rsidRPr="002D23E4">
          <w:rPr>
            <w:rFonts w:ascii="Helvetica" w:hAnsi="Helvetica" w:cs="Arial"/>
            <w:sz w:val="20"/>
            <w:szCs w:val="20"/>
          </w:rPr>
          <w:br/>
        </w:r>
      </w:ins>
      <w:r w:rsidR="002D151F" w:rsidRPr="002D23E4">
        <w:rPr>
          <w:rStyle w:val="Strong"/>
          <w:rFonts w:ascii="Helvetica" w:hAnsi="Helvetica" w:cs="Arial"/>
          <w:sz w:val="20"/>
          <w:szCs w:val="20"/>
        </w:rPr>
        <w:t>Available for Consultations and Continuing Education</w:t>
      </w:r>
      <w:r w:rsidR="002D151F" w:rsidRPr="002D23E4">
        <w:rPr>
          <w:rFonts w:ascii="Helvetica" w:hAnsi="Helvetica" w:cs="Arial"/>
          <w:sz w:val="20"/>
          <w:szCs w:val="20"/>
        </w:rPr>
        <w:br/>
        <w:t>Parenting Groups</w:t>
      </w:r>
      <w:ins w:id="31" w:author="Gentry" w:date="2014-05-08T00:45:00Z">
        <w:r>
          <w:rPr>
            <w:rFonts w:ascii="Helvetica" w:hAnsi="Helvetica" w:cs="Arial"/>
            <w:sz w:val="20"/>
            <w:szCs w:val="20"/>
          </w:rPr>
          <w:t xml:space="preserve"> and </w:t>
        </w:r>
      </w:ins>
      <w:del w:id="32" w:author="Gentry" w:date="2014-05-08T00:45:00Z">
        <w:r w:rsidR="002D151F" w:rsidRPr="002D23E4" w:rsidDel="00B975DC">
          <w:rPr>
            <w:rFonts w:ascii="Helvetica" w:hAnsi="Helvetica" w:cs="Arial"/>
            <w:sz w:val="20"/>
            <w:szCs w:val="20"/>
          </w:rPr>
          <w:delText xml:space="preserve">, </w:delText>
        </w:r>
      </w:del>
      <w:r w:rsidR="002D151F" w:rsidRPr="002D23E4">
        <w:rPr>
          <w:rFonts w:ascii="Helvetica" w:hAnsi="Helvetica" w:cs="Arial"/>
          <w:sz w:val="20"/>
          <w:szCs w:val="20"/>
        </w:rPr>
        <w:t>Play Groups</w:t>
      </w:r>
      <w:del w:id="33" w:author="Gentry" w:date="2014-05-08T00:45:00Z">
        <w:r w:rsidR="002D151F" w:rsidRPr="002D23E4" w:rsidDel="00B975DC">
          <w:rPr>
            <w:rFonts w:ascii="Helvetica" w:hAnsi="Helvetica" w:cs="Arial"/>
            <w:sz w:val="20"/>
            <w:szCs w:val="20"/>
          </w:rPr>
          <w:delText>, Early Childhood Education, Dance Education</w:delText>
        </w:r>
      </w:del>
      <w:r w:rsidR="00046D26" w:rsidRPr="002D23E4">
        <w:rPr>
          <w:rFonts w:ascii="Helvetica" w:hAnsi="Helvetica" w:cs="Arial"/>
          <w:sz w:val="20"/>
          <w:szCs w:val="20"/>
        </w:rPr>
        <w:br/>
      </w:r>
    </w:p>
    <w:p w:rsidR="008872D7" w:rsidRPr="002D23E4" w:rsidRDefault="00046D26" w:rsidP="002D23E4">
      <w:pPr>
        <w:spacing w:after="0" w:line="240" w:lineRule="auto"/>
        <w:rPr>
          <w:rStyle w:val="Strong"/>
          <w:rFonts w:ascii="Helvetica" w:hAnsi="Helvetica" w:cs="Arial"/>
          <w:sz w:val="20"/>
          <w:szCs w:val="20"/>
        </w:rPr>
      </w:pPr>
      <w:r w:rsidRPr="002D23E4">
        <w:rPr>
          <w:rStyle w:val="Strong"/>
          <w:rFonts w:ascii="Helvetica" w:hAnsi="Helvetica" w:cs="Arial"/>
          <w:sz w:val="20"/>
          <w:szCs w:val="20"/>
        </w:rPr>
        <w:t>Mindful Parenting Groups and Workshops</w:t>
      </w:r>
    </w:p>
    <w:p w:rsidR="00D419AD" w:rsidRPr="002D23E4" w:rsidRDefault="008872D7" w:rsidP="002D23E4">
      <w:pPr>
        <w:spacing w:after="0" w:line="240" w:lineRule="auto"/>
        <w:rPr>
          <w:rFonts w:ascii="Helvetica" w:hAnsi="Helvetica" w:cs="Arial"/>
          <w:sz w:val="20"/>
          <w:szCs w:val="20"/>
        </w:rPr>
      </w:pPr>
      <w:r w:rsidRPr="002D23E4">
        <w:rPr>
          <w:rFonts w:ascii="Helvetica" w:hAnsi="Helvetica" w:cs="Arial"/>
          <w:sz w:val="20"/>
          <w:szCs w:val="20"/>
        </w:rPr>
        <w:t>Learn to be in the moment with yourself and your children.  Explore ways of being more self-aware and self-accepting, so to better understand why we sometimes unknowingly project our own needs and insecurities onto our children. Find ways to nurture your needs and feel good about allowing yourself to receive support.  Explore how to understand children’s nonverbal communication, allowing us to better tune into their needs and why we intervene when we do.  Through this process, we can become more aware of our own nonverbal communication and what it is communicating to our children.  Gaining more self-awareness, on a body level, can also help us recognize and alleviate our own stress, helping us feel more relaxed, present, and content.</w:t>
      </w:r>
    </w:p>
    <w:p w:rsidR="00D419AD" w:rsidRPr="002D23E4" w:rsidRDefault="00D419AD" w:rsidP="003B42ED">
      <w:pPr>
        <w:spacing w:after="0" w:line="240" w:lineRule="auto"/>
        <w:rPr>
          <w:rFonts w:ascii="Helvetica" w:hAnsi="Helvetica" w:cs="Arial"/>
          <w:sz w:val="20"/>
          <w:szCs w:val="20"/>
        </w:rPr>
      </w:pPr>
    </w:p>
    <w:p w:rsidR="009E4474" w:rsidRPr="002D23E4" w:rsidRDefault="00D419AD" w:rsidP="003B42ED">
      <w:pPr>
        <w:spacing w:after="0" w:line="240" w:lineRule="auto"/>
        <w:rPr>
          <w:rFonts w:ascii="Helvetica" w:hAnsi="Helvetica" w:cs="Arial"/>
          <w:sz w:val="20"/>
          <w:szCs w:val="20"/>
        </w:rPr>
      </w:pPr>
      <w:r w:rsidRPr="002D23E4">
        <w:rPr>
          <w:rStyle w:val="Strong"/>
          <w:rFonts w:ascii="Helvetica" w:hAnsi="Helvetica" w:cs="Arial"/>
          <w:sz w:val="20"/>
          <w:szCs w:val="20"/>
        </w:rPr>
        <w:t>Mindful Family Consultations</w:t>
      </w:r>
      <w:r w:rsidRPr="002D23E4">
        <w:rPr>
          <w:rFonts w:ascii="Helvetica" w:hAnsi="Helvetica" w:cs="Arial"/>
          <w:sz w:val="20"/>
          <w:szCs w:val="20"/>
        </w:rPr>
        <w:br/>
      </w:r>
      <w:proofErr w:type="gramStart"/>
      <w:r w:rsidRPr="002D23E4">
        <w:rPr>
          <w:rFonts w:ascii="Helvetica" w:hAnsi="Helvetica" w:cs="Arial"/>
          <w:sz w:val="20"/>
          <w:szCs w:val="20"/>
        </w:rPr>
        <w:t>Learn</w:t>
      </w:r>
      <w:proofErr w:type="gramEnd"/>
      <w:r w:rsidRPr="002D23E4">
        <w:rPr>
          <w:rFonts w:ascii="Helvetica" w:hAnsi="Helvetica" w:cs="Arial"/>
          <w:sz w:val="20"/>
          <w:szCs w:val="20"/>
        </w:rPr>
        <w:t xml:space="preserve"> the skills of Mindful Parenting at home, with your entire family, and develop a plan that will help you and your child feel more successful.  This is a great option for families who have children with mental health or developmental challenges, or for families who simply have questions about their child's behavior and are curious to know what their child is trying to communicate. </w:t>
      </w:r>
    </w:p>
    <w:p w:rsidR="009E4474" w:rsidRPr="002D23E4" w:rsidRDefault="009E4474" w:rsidP="003B42ED">
      <w:pPr>
        <w:spacing w:after="0" w:line="240" w:lineRule="auto"/>
        <w:rPr>
          <w:rFonts w:ascii="Helvetica" w:hAnsi="Helvetica" w:cs="Arial"/>
          <w:sz w:val="20"/>
          <w:szCs w:val="20"/>
        </w:rPr>
      </w:pPr>
    </w:p>
    <w:p w:rsidR="00B975DC" w:rsidRDefault="00B975DC" w:rsidP="00B975DC">
      <w:pPr>
        <w:spacing w:after="0" w:line="240" w:lineRule="auto"/>
        <w:rPr>
          <w:ins w:id="34" w:author="Gentry" w:date="2014-05-08T00:47:00Z"/>
          <w:rFonts w:ascii="Helvetica" w:eastAsia="Times New Roman" w:hAnsi="Helvetica" w:cs="Arial"/>
          <w:b/>
          <w:sz w:val="28"/>
          <w:szCs w:val="28"/>
          <w:u w:val="single"/>
        </w:rPr>
      </w:pPr>
      <w:ins w:id="35" w:author="Gentry" w:date="2014-05-08T00:47:00Z">
        <w:r>
          <w:rPr>
            <w:rFonts w:ascii="Helvetica" w:eastAsia="Times New Roman" w:hAnsi="Helvetica" w:cs="Arial"/>
            <w:b/>
            <w:sz w:val="28"/>
            <w:szCs w:val="28"/>
            <w:u w:val="single"/>
          </w:rPr>
          <w:t>Educators</w:t>
        </w:r>
      </w:ins>
    </w:p>
    <w:p w:rsidR="00B975DC" w:rsidRDefault="00B975DC" w:rsidP="00B975DC">
      <w:pPr>
        <w:spacing w:after="0" w:line="240" w:lineRule="auto"/>
        <w:rPr>
          <w:ins w:id="36" w:author="Gentry" w:date="2014-05-08T00:47:00Z"/>
          <w:rFonts w:ascii="Helvetica" w:eastAsia="Times New Roman" w:hAnsi="Helvetica" w:cs="Arial"/>
          <w:b/>
          <w:sz w:val="28"/>
          <w:szCs w:val="28"/>
          <w:u w:val="single"/>
        </w:rPr>
      </w:pPr>
      <w:ins w:id="37" w:author="Gentry" w:date="2014-05-08T00:47:00Z">
        <w:r w:rsidRPr="002D23E4">
          <w:rPr>
            <w:rStyle w:val="Strong"/>
            <w:rFonts w:ascii="Helvetica" w:hAnsi="Helvetica" w:cs="Arial"/>
            <w:sz w:val="20"/>
            <w:szCs w:val="20"/>
          </w:rPr>
          <w:t>Available for Consultations and Continuing Education</w:t>
        </w:r>
        <w:r>
          <w:rPr>
            <w:rFonts w:ascii="Helvetica" w:hAnsi="Helvetica" w:cs="Arial"/>
            <w:sz w:val="20"/>
            <w:szCs w:val="20"/>
          </w:rPr>
          <w:br/>
          <w:t>Early Childhood Education and</w:t>
        </w:r>
        <w:r w:rsidRPr="002D23E4">
          <w:rPr>
            <w:rFonts w:ascii="Helvetica" w:hAnsi="Helvetica" w:cs="Arial"/>
            <w:sz w:val="20"/>
            <w:szCs w:val="20"/>
          </w:rPr>
          <w:t xml:space="preserve"> Dance Education</w:t>
        </w:r>
      </w:ins>
    </w:p>
    <w:p w:rsidR="009E4474" w:rsidRPr="002D23E4" w:rsidRDefault="009E4474" w:rsidP="003B42ED">
      <w:pPr>
        <w:spacing w:after="0" w:line="240" w:lineRule="auto"/>
        <w:rPr>
          <w:rFonts w:ascii="Helvetica" w:hAnsi="Helvetica" w:cs="Arial"/>
          <w:sz w:val="20"/>
          <w:szCs w:val="20"/>
        </w:rPr>
      </w:pPr>
    </w:p>
    <w:p w:rsidR="00B87793" w:rsidRDefault="00B87793" w:rsidP="009E4474">
      <w:pPr>
        <w:spacing w:after="0" w:line="240" w:lineRule="auto"/>
        <w:outlineLvl w:val="2"/>
        <w:rPr>
          <w:rFonts w:ascii="Helvetica" w:eastAsia="Times New Roman" w:hAnsi="Helvetica" w:cs="Arial"/>
          <w:b/>
          <w:sz w:val="30"/>
          <w:szCs w:val="30"/>
        </w:rPr>
      </w:pPr>
    </w:p>
    <w:moveFromRangeStart w:id="38" w:author="Gentry" w:date="2014-05-08T00:48:00Z" w:name="move387273411"/>
    <w:p w:rsidR="009E4474" w:rsidRPr="002D151F" w:rsidDel="00B975DC" w:rsidRDefault="00794FB8" w:rsidP="009E4474">
      <w:pPr>
        <w:spacing w:after="0" w:line="240" w:lineRule="auto"/>
        <w:outlineLvl w:val="2"/>
        <w:rPr>
          <w:rFonts w:ascii="Helvetica" w:eastAsia="Times New Roman" w:hAnsi="Helvetica" w:cs="Arial"/>
          <w:b/>
          <w:sz w:val="30"/>
          <w:szCs w:val="30"/>
          <w:u w:val="single"/>
        </w:rPr>
      </w:pPr>
      <w:moveFrom w:id="39" w:author="Gentry" w:date="2014-05-08T00:48:00Z">
        <w:r w:rsidDel="00B975DC">
          <w:fldChar w:fldCharType="begin"/>
        </w:r>
        <w:r w:rsidDel="00B975DC">
          <w:instrText xml:space="preserve"> HYPERLINK "http://creativewellnessandmindfulness.com/description-of-services.html" </w:instrText>
        </w:r>
        <w:r w:rsidDel="00B975DC">
          <w:fldChar w:fldCharType="separate"/>
        </w:r>
        <w:r w:rsidR="009E4474" w:rsidRPr="00B87793" w:rsidDel="00B975DC">
          <w:rPr>
            <w:rFonts w:ascii="Helvetica" w:eastAsia="Times New Roman" w:hAnsi="Helvetica" w:cs="Arial"/>
            <w:b/>
            <w:sz w:val="30"/>
            <w:szCs w:val="30"/>
            <w:u w:val="single"/>
          </w:rPr>
          <w:t>Dance/Movement Psychotherapy</w:t>
        </w:r>
        <w:r w:rsidDel="00B975DC">
          <w:rPr>
            <w:rFonts w:ascii="Helvetica" w:eastAsia="Times New Roman" w:hAnsi="Helvetica" w:cs="Arial"/>
            <w:b/>
            <w:sz w:val="30"/>
            <w:szCs w:val="30"/>
            <w:u w:val="single"/>
          </w:rPr>
          <w:fldChar w:fldCharType="end"/>
        </w:r>
      </w:moveFrom>
    </w:p>
    <w:p w:rsidR="009E4474" w:rsidRPr="002D23E4" w:rsidDel="00B975DC" w:rsidRDefault="009E4474" w:rsidP="009E4474">
      <w:pPr>
        <w:spacing w:after="0" w:line="240" w:lineRule="auto"/>
        <w:rPr>
          <w:rFonts w:ascii="Helvetica" w:eastAsia="Times New Roman" w:hAnsi="Helvetica" w:cs="Arial"/>
          <w:sz w:val="20"/>
          <w:szCs w:val="20"/>
        </w:rPr>
      </w:pPr>
      <w:moveFrom w:id="40" w:author="Gentry" w:date="2014-05-08T00:48:00Z">
        <w:r w:rsidRPr="002D23E4" w:rsidDel="00B975DC">
          <w:rPr>
            <w:rFonts w:ascii="Helvetica" w:eastAsia="Times New Roman" w:hAnsi="Helvetica" w:cs="Arial"/>
            <w:b/>
            <w:bCs/>
            <w:sz w:val="20"/>
            <w:szCs w:val="20"/>
          </w:rPr>
          <w:t>Available for Independent Contract Work</w:t>
        </w:r>
        <w:r w:rsidRPr="002D151F" w:rsidDel="00B975DC">
          <w:rPr>
            <w:rFonts w:ascii="Helvetica" w:eastAsia="Times New Roman" w:hAnsi="Helvetica" w:cs="Arial"/>
            <w:sz w:val="20"/>
            <w:szCs w:val="20"/>
          </w:rPr>
          <w:br/>
          <w:t>Preschools, Adult Daycare Centers, Schools, and Retirement Communities </w:t>
        </w:r>
      </w:moveFrom>
    </w:p>
    <w:moveFromRangeEnd w:id="38"/>
    <w:p w:rsidR="002D23E4" w:rsidRDefault="002D23E4" w:rsidP="009E4474">
      <w:pPr>
        <w:rPr>
          <w:rStyle w:val="Strong"/>
          <w:rFonts w:ascii="Helvetica" w:hAnsi="Helvetica" w:cs="Arial"/>
          <w:sz w:val="20"/>
          <w:szCs w:val="20"/>
        </w:rPr>
      </w:pPr>
    </w:p>
    <w:p w:rsidR="009E4474" w:rsidRDefault="009E4474" w:rsidP="009E4474">
      <w:pPr>
        <w:rPr>
          <w:ins w:id="41" w:author="Gentry" w:date="2014-05-08T00:48:00Z"/>
          <w:rFonts w:ascii="Helvetica" w:hAnsi="Helvetica" w:cs="Arial"/>
          <w:sz w:val="20"/>
          <w:szCs w:val="20"/>
        </w:rPr>
      </w:pPr>
      <w:r w:rsidRPr="002D23E4">
        <w:rPr>
          <w:rStyle w:val="Strong"/>
          <w:rFonts w:ascii="Helvetica" w:hAnsi="Helvetica" w:cs="Arial"/>
          <w:sz w:val="20"/>
          <w:szCs w:val="20"/>
        </w:rPr>
        <w:t>Mindful Teaching</w:t>
      </w:r>
      <w:r w:rsidRPr="002D23E4">
        <w:rPr>
          <w:rFonts w:ascii="Helvetica" w:hAnsi="Helvetica" w:cs="Arial"/>
          <w:sz w:val="20"/>
          <w:szCs w:val="20"/>
        </w:rPr>
        <w:br/>
        <w:t>Apply the skills of Mindful Parenting in your classroom.  Learn how to create a cohesive and safe environment where you and your students can feel a sense of mastery and presence!</w:t>
      </w:r>
    </w:p>
    <w:p w:rsidR="00802A0C" w:rsidRDefault="00802A0C" w:rsidP="009E4474">
      <w:pPr>
        <w:rPr>
          <w:ins w:id="42" w:author="Gentry" w:date="2014-05-08T00:48:00Z"/>
          <w:rFonts w:ascii="Helvetica" w:hAnsi="Helvetica" w:cs="Arial"/>
          <w:sz w:val="20"/>
          <w:szCs w:val="20"/>
        </w:rPr>
      </w:pPr>
    </w:p>
    <w:p w:rsidR="00802A0C" w:rsidRPr="00802A0C" w:rsidDel="00802A0C" w:rsidRDefault="00802A0C" w:rsidP="009E4474">
      <w:pPr>
        <w:rPr>
          <w:del w:id="43" w:author="Gentry" w:date="2014-05-08T00:48:00Z"/>
          <w:rFonts w:ascii="Helvetica" w:hAnsi="Helvetica" w:cs="Arial"/>
          <w:b/>
          <w:bCs/>
          <w:sz w:val="28"/>
          <w:szCs w:val="28"/>
          <w:u w:val="single"/>
        </w:rPr>
      </w:pPr>
      <w:ins w:id="44" w:author="Gentry" w:date="2014-05-08T00:48:00Z">
        <w:r w:rsidRPr="00D54013">
          <w:rPr>
            <w:rStyle w:val="Strong"/>
            <w:rFonts w:ascii="Helvetica" w:hAnsi="Helvetica" w:cs="Arial"/>
            <w:sz w:val="28"/>
            <w:szCs w:val="28"/>
            <w:u w:val="single"/>
          </w:rPr>
          <w:t xml:space="preserve">Individuals and </w:t>
        </w:r>
        <w:proofErr w:type="spellStart"/>
        <w:r w:rsidRPr="00D54013">
          <w:rPr>
            <w:rStyle w:val="Strong"/>
            <w:rFonts w:ascii="Helvetica" w:hAnsi="Helvetica" w:cs="Arial"/>
            <w:sz w:val="28"/>
            <w:szCs w:val="28"/>
            <w:u w:val="single"/>
          </w:rPr>
          <w:t>Groups</w:t>
        </w:r>
      </w:ins>
    </w:p>
    <w:p w:rsidR="009E4474" w:rsidRDefault="009E4474" w:rsidP="002D23E4">
      <w:pPr>
        <w:rPr>
          <w:ins w:id="45" w:author="Gentry" w:date="2014-05-08T00:48:00Z"/>
          <w:rFonts w:ascii="Helvetica" w:hAnsi="Helvetica" w:cs="Arial"/>
          <w:sz w:val="20"/>
          <w:szCs w:val="20"/>
        </w:rPr>
      </w:pPr>
      <w:r w:rsidRPr="002D23E4">
        <w:rPr>
          <w:rStyle w:val="Strong"/>
          <w:rFonts w:ascii="Helvetica" w:hAnsi="Helvetica" w:cs="Arial"/>
          <w:sz w:val="20"/>
          <w:szCs w:val="20"/>
        </w:rPr>
        <w:t>Mindful</w:t>
      </w:r>
      <w:proofErr w:type="spellEnd"/>
      <w:r w:rsidRPr="002D23E4">
        <w:rPr>
          <w:rStyle w:val="Strong"/>
          <w:rFonts w:ascii="Helvetica" w:hAnsi="Helvetica" w:cs="Arial"/>
          <w:sz w:val="20"/>
          <w:szCs w:val="20"/>
        </w:rPr>
        <w:t xml:space="preserve"> Movement</w:t>
      </w:r>
      <w:r w:rsidRPr="002D23E4">
        <w:rPr>
          <w:rFonts w:ascii="Helvetica" w:hAnsi="Helvetica" w:cs="Arial"/>
          <w:sz w:val="20"/>
          <w:szCs w:val="20"/>
        </w:rPr>
        <w:br/>
      </w:r>
      <w:proofErr w:type="gramStart"/>
      <w:r w:rsidRPr="002D23E4">
        <w:rPr>
          <w:rFonts w:ascii="Helvetica" w:hAnsi="Helvetica" w:cs="Arial"/>
          <w:sz w:val="20"/>
          <w:szCs w:val="20"/>
        </w:rPr>
        <w:t>Our</w:t>
      </w:r>
      <w:proofErr w:type="gramEnd"/>
      <w:r w:rsidRPr="002D23E4">
        <w:rPr>
          <w:rFonts w:ascii="Helvetica" w:hAnsi="Helvetica" w:cs="Arial"/>
          <w:sz w:val="20"/>
          <w:szCs w:val="20"/>
        </w:rPr>
        <w:t xml:space="preserve"> bodies store an amazing amount of information about who we are and how we function in the world.  By learning to trust our bodies and learning how to release the stress they store for us, we can feel more present and more joyful in our daily lives.  </w:t>
      </w:r>
      <w:r w:rsidRPr="002D23E4">
        <w:rPr>
          <w:rFonts w:ascii="Helvetica" w:hAnsi="Helvetica" w:cs="Arial"/>
          <w:sz w:val="20"/>
          <w:szCs w:val="20"/>
        </w:rPr>
        <w:br/>
      </w:r>
      <w:r w:rsidRPr="002D23E4">
        <w:rPr>
          <w:rFonts w:ascii="Helvetica" w:hAnsi="Helvetica" w:cs="Arial"/>
          <w:sz w:val="20"/>
          <w:szCs w:val="20"/>
        </w:rPr>
        <w:br/>
      </w:r>
      <w:r w:rsidRPr="002D23E4">
        <w:rPr>
          <w:rStyle w:val="Strong"/>
          <w:rFonts w:ascii="Helvetica" w:hAnsi="Helvetica" w:cs="Arial"/>
          <w:sz w:val="20"/>
          <w:szCs w:val="20"/>
        </w:rPr>
        <w:t>Authentic Movement</w:t>
      </w:r>
      <w:r w:rsidRPr="002D23E4">
        <w:rPr>
          <w:rFonts w:ascii="Helvetica" w:hAnsi="Helvetica" w:cs="Arial"/>
          <w:sz w:val="20"/>
          <w:szCs w:val="20"/>
        </w:rPr>
        <w:br/>
        <w:t xml:space="preserve">Inner-focusing movement meditation that provides a space for one to practice being authentic, in the moment, and free of self-judgment, allowing for the creative process of healing to naturally </w:t>
      </w:r>
      <w:proofErr w:type="gramStart"/>
      <w:r w:rsidRPr="002D23E4">
        <w:rPr>
          <w:rFonts w:ascii="Helvetica" w:hAnsi="Helvetica" w:cs="Arial"/>
          <w:sz w:val="20"/>
          <w:szCs w:val="20"/>
        </w:rPr>
        <w:t>occur</w:t>
      </w:r>
      <w:proofErr w:type="gramEnd"/>
      <w:r w:rsidRPr="002D23E4">
        <w:rPr>
          <w:rFonts w:ascii="Helvetica" w:hAnsi="Helvetica" w:cs="Arial"/>
          <w:sz w:val="20"/>
          <w:szCs w:val="20"/>
        </w:rPr>
        <w:t>.  </w:t>
      </w:r>
    </w:p>
    <w:p w:rsidR="00802A0C" w:rsidRDefault="00802A0C" w:rsidP="00B975DC">
      <w:pPr>
        <w:spacing w:after="0" w:line="240" w:lineRule="auto"/>
        <w:outlineLvl w:val="2"/>
        <w:rPr>
          <w:ins w:id="46" w:author="Gentry" w:date="2014-05-08T00:49:00Z"/>
        </w:rPr>
      </w:pPr>
    </w:p>
    <w:moveToRangeStart w:id="47" w:author="Gentry" w:date="2014-05-08T00:48:00Z" w:name="move387273411"/>
    <w:p w:rsidR="00B975DC" w:rsidRPr="00802A0C" w:rsidRDefault="00B975DC" w:rsidP="00B975DC">
      <w:pPr>
        <w:spacing w:after="0" w:line="240" w:lineRule="auto"/>
        <w:outlineLvl w:val="2"/>
        <w:rPr>
          <w:rFonts w:ascii="Helvetica" w:eastAsia="Times New Roman" w:hAnsi="Helvetica" w:cs="Arial"/>
          <w:b/>
          <w:sz w:val="36"/>
          <w:szCs w:val="36"/>
          <w:u w:val="single"/>
        </w:rPr>
      </w:pPr>
      <w:moveTo w:id="48" w:author="Gentry" w:date="2014-05-08T00:48:00Z">
        <w:r w:rsidRPr="00802A0C">
          <w:rPr>
            <w:sz w:val="36"/>
            <w:szCs w:val="36"/>
          </w:rPr>
          <w:fldChar w:fldCharType="begin"/>
        </w:r>
        <w:r w:rsidRPr="00802A0C">
          <w:rPr>
            <w:sz w:val="36"/>
            <w:szCs w:val="36"/>
          </w:rPr>
          <w:instrText xml:space="preserve"> HYPERLINK "http://creativewellnessandmindfulness.com/description-of-services.html" </w:instrText>
        </w:r>
        <w:r w:rsidRPr="00802A0C">
          <w:rPr>
            <w:sz w:val="36"/>
            <w:szCs w:val="36"/>
          </w:rPr>
          <w:fldChar w:fldCharType="separate"/>
        </w:r>
        <w:r w:rsidRPr="00802A0C">
          <w:rPr>
            <w:rFonts w:ascii="Helvetica" w:eastAsia="Times New Roman" w:hAnsi="Helvetica" w:cs="Arial"/>
            <w:b/>
            <w:sz w:val="36"/>
            <w:szCs w:val="36"/>
            <w:u w:val="single"/>
          </w:rPr>
          <w:t>Dance/Movement Psychotherapy</w:t>
        </w:r>
        <w:r w:rsidRPr="00802A0C">
          <w:rPr>
            <w:rFonts w:ascii="Helvetica" w:eastAsia="Times New Roman" w:hAnsi="Helvetica" w:cs="Arial"/>
            <w:b/>
            <w:sz w:val="36"/>
            <w:szCs w:val="36"/>
            <w:u w:val="single"/>
          </w:rPr>
          <w:fldChar w:fldCharType="end"/>
        </w:r>
      </w:moveTo>
    </w:p>
    <w:p w:rsidR="00B975DC" w:rsidRPr="002D23E4" w:rsidRDefault="00B975DC" w:rsidP="00B975DC">
      <w:pPr>
        <w:spacing w:after="0" w:line="240" w:lineRule="auto"/>
        <w:rPr>
          <w:rFonts w:ascii="Helvetica" w:eastAsia="Times New Roman" w:hAnsi="Helvetica" w:cs="Arial"/>
          <w:sz w:val="20"/>
          <w:szCs w:val="20"/>
        </w:rPr>
      </w:pPr>
      <w:moveTo w:id="49" w:author="Gentry" w:date="2014-05-08T00:48:00Z">
        <w:r w:rsidRPr="002D23E4">
          <w:rPr>
            <w:rFonts w:ascii="Helvetica" w:eastAsia="Times New Roman" w:hAnsi="Helvetica" w:cs="Arial"/>
            <w:b/>
            <w:bCs/>
            <w:sz w:val="20"/>
            <w:szCs w:val="20"/>
          </w:rPr>
          <w:t>Available for Independent Contract Work</w:t>
        </w:r>
        <w:r w:rsidRPr="002D151F">
          <w:rPr>
            <w:rFonts w:ascii="Helvetica" w:eastAsia="Times New Roman" w:hAnsi="Helvetica" w:cs="Arial"/>
            <w:sz w:val="20"/>
            <w:szCs w:val="20"/>
          </w:rPr>
          <w:br/>
          <w:t>Preschools, Adult Daycare Centers, Schools, and Retirement Communities </w:t>
        </w:r>
      </w:moveTo>
    </w:p>
    <w:moveToRangeEnd w:id="47"/>
    <w:p w:rsidR="00B975DC" w:rsidRPr="002D23E4" w:rsidRDefault="00B975DC" w:rsidP="002D23E4">
      <w:pPr>
        <w:rPr>
          <w:rStyle w:val="Emphasis"/>
          <w:rFonts w:ascii="Helvetica" w:hAnsi="Helvetica" w:cs="Helvetica"/>
          <w:b/>
          <w:bCs/>
          <w:sz w:val="20"/>
          <w:szCs w:val="20"/>
        </w:rPr>
      </w:pPr>
    </w:p>
    <w:p w:rsidR="008872D7" w:rsidRPr="002D23E4" w:rsidRDefault="00D419AD" w:rsidP="003B42ED">
      <w:pPr>
        <w:spacing w:after="0" w:line="240" w:lineRule="auto"/>
        <w:rPr>
          <w:rFonts w:ascii="Helvetica" w:hAnsi="Helvetica" w:cs="Arial"/>
          <w:sz w:val="20"/>
          <w:szCs w:val="20"/>
        </w:rPr>
      </w:pPr>
      <w:r w:rsidRPr="002D23E4">
        <w:rPr>
          <w:rFonts w:ascii="Helvetica" w:hAnsi="Helvetica" w:cs="Arial"/>
          <w:sz w:val="20"/>
          <w:szCs w:val="20"/>
        </w:rPr>
        <w:t xml:space="preserve">  </w:t>
      </w:r>
    </w:p>
    <w:p w:rsidR="008872D7" w:rsidRPr="002D23E4" w:rsidRDefault="008872D7">
      <w:pPr>
        <w:rPr>
          <w:rFonts w:ascii="Helvetica" w:hAnsi="Helvetica" w:cs="Arial"/>
          <w:sz w:val="20"/>
          <w:szCs w:val="20"/>
        </w:rPr>
      </w:pPr>
    </w:p>
    <w:p w:rsidR="002D151F" w:rsidRPr="002D23E4" w:rsidRDefault="002D151F">
      <w:pPr>
        <w:rPr>
          <w:rFonts w:ascii="Helvetica" w:hAnsi="Helvetica" w:cs="Arial"/>
          <w:sz w:val="20"/>
          <w:szCs w:val="20"/>
        </w:rPr>
      </w:pPr>
      <w:bookmarkStart w:id="50" w:name="_GoBack"/>
      <w:bookmarkEnd w:id="50"/>
    </w:p>
    <w:sectPr w:rsidR="002D151F" w:rsidRPr="002D23E4" w:rsidSect="00A21228">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Gentry" w:date="2014-05-08T02:11:00Z" w:initials="G">
    <w:p w:rsidR="00794FB8" w:rsidRDefault="00794FB8">
      <w:pPr>
        <w:pStyle w:val="CommentText"/>
      </w:pPr>
      <w:r>
        <w:rPr>
          <w:rStyle w:val="CommentReference"/>
        </w:rPr>
        <w:annotationRef/>
      </w:r>
      <w:r>
        <w:t xml:space="preserve">It may just be the typestyle, but it looks like we need another space in “&amp; Mindfulness” in the brochure title.  </w:t>
      </w:r>
    </w:p>
  </w:comment>
  <w:comment w:id="20" w:author="Gentry" w:date="2014-05-08T02:11:00Z" w:initials="G">
    <w:p w:rsidR="00B975DC" w:rsidRDefault="00B975DC" w:rsidP="00B975DC">
      <w:pPr>
        <w:pStyle w:val="CommentText"/>
      </w:pPr>
      <w:r>
        <w:rPr>
          <w:rStyle w:val="CommentReference"/>
        </w:rPr>
        <w:annotationRef/>
      </w:r>
      <w:r>
        <w:t>Could we draw more attention to the website – make it more prominent?  Different font, or larger size?</w:t>
      </w:r>
    </w:p>
  </w:comment>
  <w:comment w:id="23" w:author="Gentry" w:date="2014-05-08T02:11:00Z" w:initials="G">
    <w:p w:rsidR="00802A0C" w:rsidRDefault="00802A0C">
      <w:pPr>
        <w:pStyle w:val="CommentText"/>
      </w:pPr>
      <w:r>
        <w:rPr>
          <w:rStyle w:val="CommentReference"/>
        </w:rPr>
        <w:annotationRef/>
      </w:r>
      <w:r>
        <w:t>This is now the section header applying to “Parents and Family”, “Educators”, and “Individuals and Groups”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00500000000000000"/>
    <w:charset w:val="00"/>
    <w:family w:val="swiss"/>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2B0"/>
    <w:rsid w:val="00046D26"/>
    <w:rsid w:val="002D151F"/>
    <w:rsid w:val="002D23E4"/>
    <w:rsid w:val="0039024C"/>
    <w:rsid w:val="003B42ED"/>
    <w:rsid w:val="003C286D"/>
    <w:rsid w:val="004D6DE7"/>
    <w:rsid w:val="005032B0"/>
    <w:rsid w:val="00547B0A"/>
    <w:rsid w:val="006E18D7"/>
    <w:rsid w:val="00716FEB"/>
    <w:rsid w:val="00794FB8"/>
    <w:rsid w:val="00802A0C"/>
    <w:rsid w:val="008872D7"/>
    <w:rsid w:val="00926851"/>
    <w:rsid w:val="009E4474"/>
    <w:rsid w:val="00A21228"/>
    <w:rsid w:val="00B1268B"/>
    <w:rsid w:val="00B87793"/>
    <w:rsid w:val="00B975DC"/>
    <w:rsid w:val="00BF5FB2"/>
    <w:rsid w:val="00D419AD"/>
    <w:rsid w:val="00DF00BE"/>
    <w:rsid w:val="00E44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68B"/>
    <w:rPr>
      <w:rFonts w:ascii="Tahoma" w:hAnsi="Tahoma" w:cs="Tahoma"/>
      <w:sz w:val="16"/>
      <w:szCs w:val="16"/>
    </w:rPr>
  </w:style>
  <w:style w:type="character" w:styleId="Emphasis">
    <w:name w:val="Emphasis"/>
    <w:basedOn w:val="DefaultParagraphFont"/>
    <w:uiPriority w:val="20"/>
    <w:qFormat/>
    <w:rsid w:val="00926851"/>
    <w:rPr>
      <w:i/>
      <w:iCs/>
    </w:rPr>
  </w:style>
  <w:style w:type="character" w:styleId="Strong">
    <w:name w:val="Strong"/>
    <w:basedOn w:val="DefaultParagraphFont"/>
    <w:uiPriority w:val="22"/>
    <w:qFormat/>
    <w:rsid w:val="00716FEB"/>
    <w:rPr>
      <w:b/>
      <w:bCs/>
    </w:rPr>
  </w:style>
  <w:style w:type="character" w:styleId="Hyperlink">
    <w:name w:val="Hyperlink"/>
    <w:basedOn w:val="DefaultParagraphFont"/>
    <w:uiPriority w:val="99"/>
    <w:unhideWhenUsed/>
    <w:rsid w:val="00A21228"/>
    <w:rPr>
      <w:strike w:val="0"/>
      <w:dstrike w:val="0"/>
      <w:color w:val="C31583"/>
      <w:u w:val="none"/>
      <w:effect w:val="none"/>
    </w:rPr>
  </w:style>
  <w:style w:type="paragraph" w:styleId="Revision">
    <w:name w:val="Revision"/>
    <w:hidden/>
    <w:uiPriority w:val="99"/>
    <w:semiHidden/>
    <w:rsid w:val="00E4464E"/>
    <w:pPr>
      <w:spacing w:after="0" w:line="240" w:lineRule="auto"/>
    </w:pPr>
  </w:style>
  <w:style w:type="character" w:styleId="CommentReference">
    <w:name w:val="annotation reference"/>
    <w:basedOn w:val="DefaultParagraphFont"/>
    <w:uiPriority w:val="99"/>
    <w:semiHidden/>
    <w:unhideWhenUsed/>
    <w:rsid w:val="00E4464E"/>
    <w:rPr>
      <w:sz w:val="16"/>
      <w:szCs w:val="16"/>
    </w:rPr>
  </w:style>
  <w:style w:type="paragraph" w:styleId="CommentText">
    <w:name w:val="annotation text"/>
    <w:basedOn w:val="Normal"/>
    <w:link w:val="CommentTextChar"/>
    <w:uiPriority w:val="99"/>
    <w:semiHidden/>
    <w:unhideWhenUsed/>
    <w:rsid w:val="00E4464E"/>
    <w:pPr>
      <w:spacing w:line="240" w:lineRule="auto"/>
    </w:pPr>
    <w:rPr>
      <w:sz w:val="20"/>
      <w:szCs w:val="20"/>
    </w:rPr>
  </w:style>
  <w:style w:type="character" w:customStyle="1" w:styleId="CommentTextChar">
    <w:name w:val="Comment Text Char"/>
    <w:basedOn w:val="DefaultParagraphFont"/>
    <w:link w:val="CommentText"/>
    <w:uiPriority w:val="99"/>
    <w:semiHidden/>
    <w:rsid w:val="00E4464E"/>
    <w:rPr>
      <w:sz w:val="20"/>
      <w:szCs w:val="20"/>
    </w:rPr>
  </w:style>
  <w:style w:type="paragraph" w:styleId="CommentSubject">
    <w:name w:val="annotation subject"/>
    <w:basedOn w:val="CommentText"/>
    <w:next w:val="CommentText"/>
    <w:link w:val="CommentSubjectChar"/>
    <w:uiPriority w:val="99"/>
    <w:semiHidden/>
    <w:unhideWhenUsed/>
    <w:rsid w:val="00E4464E"/>
    <w:rPr>
      <w:b/>
      <w:bCs/>
    </w:rPr>
  </w:style>
  <w:style w:type="character" w:customStyle="1" w:styleId="CommentSubjectChar">
    <w:name w:val="Comment Subject Char"/>
    <w:basedOn w:val="CommentTextChar"/>
    <w:link w:val="CommentSubject"/>
    <w:uiPriority w:val="99"/>
    <w:semiHidden/>
    <w:rsid w:val="00E4464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68B"/>
    <w:rPr>
      <w:rFonts w:ascii="Tahoma" w:hAnsi="Tahoma" w:cs="Tahoma"/>
      <w:sz w:val="16"/>
      <w:szCs w:val="16"/>
    </w:rPr>
  </w:style>
  <w:style w:type="character" w:styleId="Emphasis">
    <w:name w:val="Emphasis"/>
    <w:basedOn w:val="DefaultParagraphFont"/>
    <w:uiPriority w:val="20"/>
    <w:qFormat/>
    <w:rsid w:val="00926851"/>
    <w:rPr>
      <w:i/>
      <w:iCs/>
    </w:rPr>
  </w:style>
  <w:style w:type="character" w:styleId="Strong">
    <w:name w:val="Strong"/>
    <w:basedOn w:val="DefaultParagraphFont"/>
    <w:uiPriority w:val="22"/>
    <w:qFormat/>
    <w:rsid w:val="00716FEB"/>
    <w:rPr>
      <w:b/>
      <w:bCs/>
    </w:rPr>
  </w:style>
  <w:style w:type="character" w:styleId="Hyperlink">
    <w:name w:val="Hyperlink"/>
    <w:basedOn w:val="DefaultParagraphFont"/>
    <w:uiPriority w:val="99"/>
    <w:unhideWhenUsed/>
    <w:rsid w:val="00A21228"/>
    <w:rPr>
      <w:strike w:val="0"/>
      <w:dstrike w:val="0"/>
      <w:color w:val="C31583"/>
      <w:u w:val="none"/>
      <w:effect w:val="none"/>
    </w:rPr>
  </w:style>
  <w:style w:type="paragraph" w:styleId="Revision">
    <w:name w:val="Revision"/>
    <w:hidden/>
    <w:uiPriority w:val="99"/>
    <w:semiHidden/>
    <w:rsid w:val="00E4464E"/>
    <w:pPr>
      <w:spacing w:after="0" w:line="240" w:lineRule="auto"/>
    </w:pPr>
  </w:style>
  <w:style w:type="character" w:styleId="CommentReference">
    <w:name w:val="annotation reference"/>
    <w:basedOn w:val="DefaultParagraphFont"/>
    <w:uiPriority w:val="99"/>
    <w:semiHidden/>
    <w:unhideWhenUsed/>
    <w:rsid w:val="00E4464E"/>
    <w:rPr>
      <w:sz w:val="16"/>
      <w:szCs w:val="16"/>
    </w:rPr>
  </w:style>
  <w:style w:type="paragraph" w:styleId="CommentText">
    <w:name w:val="annotation text"/>
    <w:basedOn w:val="Normal"/>
    <w:link w:val="CommentTextChar"/>
    <w:uiPriority w:val="99"/>
    <w:semiHidden/>
    <w:unhideWhenUsed/>
    <w:rsid w:val="00E4464E"/>
    <w:pPr>
      <w:spacing w:line="240" w:lineRule="auto"/>
    </w:pPr>
    <w:rPr>
      <w:sz w:val="20"/>
      <w:szCs w:val="20"/>
    </w:rPr>
  </w:style>
  <w:style w:type="character" w:customStyle="1" w:styleId="CommentTextChar">
    <w:name w:val="Comment Text Char"/>
    <w:basedOn w:val="DefaultParagraphFont"/>
    <w:link w:val="CommentText"/>
    <w:uiPriority w:val="99"/>
    <w:semiHidden/>
    <w:rsid w:val="00E4464E"/>
    <w:rPr>
      <w:sz w:val="20"/>
      <w:szCs w:val="20"/>
    </w:rPr>
  </w:style>
  <w:style w:type="paragraph" w:styleId="CommentSubject">
    <w:name w:val="annotation subject"/>
    <w:basedOn w:val="CommentText"/>
    <w:next w:val="CommentText"/>
    <w:link w:val="CommentSubjectChar"/>
    <w:uiPriority w:val="99"/>
    <w:semiHidden/>
    <w:unhideWhenUsed/>
    <w:rsid w:val="00E4464E"/>
    <w:rPr>
      <w:b/>
      <w:bCs/>
    </w:rPr>
  </w:style>
  <w:style w:type="character" w:customStyle="1" w:styleId="CommentSubjectChar">
    <w:name w:val="Comment Subject Char"/>
    <w:basedOn w:val="CommentTextChar"/>
    <w:link w:val="CommentSubject"/>
    <w:uiPriority w:val="99"/>
    <w:semiHidden/>
    <w:rsid w:val="00E446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981979">
      <w:bodyDiv w:val="1"/>
      <w:marLeft w:val="0"/>
      <w:marRight w:val="0"/>
      <w:marTop w:val="0"/>
      <w:marBottom w:val="0"/>
      <w:divBdr>
        <w:top w:val="none" w:sz="0" w:space="0" w:color="auto"/>
        <w:left w:val="none" w:sz="0" w:space="0" w:color="auto"/>
        <w:bottom w:val="none" w:sz="0" w:space="0" w:color="auto"/>
        <w:right w:val="none" w:sz="0" w:space="0" w:color="auto"/>
      </w:divBdr>
      <w:divsChild>
        <w:div w:id="2122217933">
          <w:marLeft w:val="0"/>
          <w:marRight w:val="0"/>
          <w:marTop w:val="0"/>
          <w:marBottom w:val="0"/>
          <w:divBdr>
            <w:top w:val="none" w:sz="0" w:space="0" w:color="auto"/>
            <w:left w:val="none" w:sz="0" w:space="0" w:color="auto"/>
            <w:bottom w:val="none" w:sz="0" w:space="0" w:color="auto"/>
            <w:right w:val="none" w:sz="0" w:space="0" w:color="auto"/>
          </w:divBdr>
          <w:divsChild>
            <w:div w:id="1938512932">
              <w:marLeft w:val="0"/>
              <w:marRight w:val="0"/>
              <w:marTop w:val="0"/>
              <w:marBottom w:val="0"/>
              <w:divBdr>
                <w:top w:val="none" w:sz="0" w:space="0" w:color="auto"/>
                <w:left w:val="none" w:sz="0" w:space="0" w:color="auto"/>
                <w:bottom w:val="none" w:sz="0" w:space="0" w:color="auto"/>
                <w:right w:val="none" w:sz="0" w:space="0" w:color="auto"/>
              </w:divBdr>
              <w:divsChild>
                <w:div w:id="2025086242">
                  <w:marLeft w:val="0"/>
                  <w:marRight w:val="0"/>
                  <w:marTop w:val="0"/>
                  <w:marBottom w:val="0"/>
                  <w:divBdr>
                    <w:top w:val="none" w:sz="0" w:space="0" w:color="auto"/>
                    <w:left w:val="none" w:sz="0" w:space="0" w:color="auto"/>
                    <w:bottom w:val="none" w:sz="0" w:space="0" w:color="auto"/>
                    <w:right w:val="none" w:sz="0" w:space="0" w:color="auto"/>
                  </w:divBdr>
                  <w:divsChild>
                    <w:div w:id="1186401127">
                      <w:marLeft w:val="0"/>
                      <w:marRight w:val="0"/>
                      <w:marTop w:val="0"/>
                      <w:marBottom w:val="0"/>
                      <w:divBdr>
                        <w:top w:val="none" w:sz="0" w:space="0" w:color="auto"/>
                        <w:left w:val="none" w:sz="0" w:space="0" w:color="auto"/>
                        <w:bottom w:val="none" w:sz="0" w:space="0" w:color="auto"/>
                        <w:right w:val="none" w:sz="0" w:space="0" w:color="auto"/>
                      </w:divBdr>
                      <w:divsChild>
                        <w:div w:id="177794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Gentry</dc:creator>
  <cp:lastModifiedBy>Gentry</cp:lastModifiedBy>
  <cp:revision>3</cp:revision>
  <dcterms:created xsi:type="dcterms:W3CDTF">2014-05-08T05:24:00Z</dcterms:created>
  <dcterms:modified xsi:type="dcterms:W3CDTF">2014-05-08T06:11:00Z</dcterms:modified>
</cp:coreProperties>
</file>